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1CD0" w14:textId="40398A2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del w:id="0" w:author="Klímová Terezie" w:date="2023-06-28T09:42:00Z">
        <w:r w:rsidR="00420649" w:rsidRPr="00420649" w:rsidDel="007F35D5">
          <w:rPr>
            <w:rFonts w:ascii="Arial" w:hAnsi="Arial" w:cs="Arial"/>
            <w:b/>
            <w:bCs/>
            <w:sz w:val="20"/>
            <w:szCs w:val="20"/>
          </w:rPr>
          <w:delText>I</w:delText>
        </w:r>
        <w:r w:rsidR="00CE68B5" w:rsidDel="007F35D5">
          <w:rPr>
            <w:rFonts w:ascii="Arial" w:hAnsi="Arial" w:cs="Arial"/>
            <w:b/>
            <w:bCs/>
            <w:sz w:val="20"/>
            <w:szCs w:val="20"/>
          </w:rPr>
          <w:delText>N</w:delText>
        </w:r>
        <w:r w:rsidR="00420649" w:rsidRPr="00420649" w:rsidDel="007F35D5">
          <w:rPr>
            <w:rFonts w:ascii="Arial" w:hAnsi="Arial" w:cs="Arial"/>
            <w:b/>
            <w:bCs/>
            <w:sz w:val="20"/>
            <w:szCs w:val="20"/>
          </w:rPr>
          <w:delText xml:space="preserve">FRA-FIM – </w:delText>
        </w:r>
      </w:del>
      <w:r w:rsidR="00420649" w:rsidRPr="00420649">
        <w:rPr>
          <w:rFonts w:ascii="Arial" w:hAnsi="Arial" w:cs="Arial"/>
          <w:b/>
          <w:bCs/>
          <w:sz w:val="20"/>
          <w:szCs w:val="20"/>
        </w:rPr>
        <w:t>HW, Licence, Chytré uložiště</w:t>
      </w:r>
    </w:p>
    <w:p w14:paraId="7D263691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3E08652B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31DEC46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25583FF" w14:textId="44067B1F" w:rsidR="00420649" w:rsidRPr="00920D5F" w:rsidRDefault="001A2495" w:rsidP="0042064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A638B23" w14:textId="168FBC60" w:rsidR="00D73A87" w:rsidRPr="00420649" w:rsidRDefault="00420649" w:rsidP="00420649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del w:id="1" w:author="Klímová Terezie" w:date="2023-06-28T09:43:00Z">
        <w:r w:rsidRPr="00420649" w:rsidDel="007F35D5">
          <w:rPr>
            <w:rFonts w:ascii="Arial" w:hAnsi="Arial" w:cs="Arial"/>
            <w:b/>
            <w:bCs/>
            <w:sz w:val="22"/>
            <w:szCs w:val="22"/>
          </w:rPr>
          <w:delText>I</w:delText>
        </w:r>
        <w:r w:rsidR="00CE68B5" w:rsidDel="007F35D5">
          <w:rPr>
            <w:rFonts w:ascii="Arial" w:hAnsi="Arial" w:cs="Arial"/>
            <w:b/>
            <w:bCs/>
            <w:sz w:val="22"/>
            <w:szCs w:val="22"/>
          </w:rPr>
          <w:delText>N</w:delText>
        </w:r>
        <w:r w:rsidRPr="00420649" w:rsidDel="007F35D5">
          <w:rPr>
            <w:rFonts w:ascii="Arial" w:hAnsi="Arial" w:cs="Arial"/>
            <w:b/>
            <w:bCs/>
            <w:sz w:val="22"/>
            <w:szCs w:val="22"/>
          </w:rPr>
          <w:delText xml:space="preserve">FRA-FIM – </w:delText>
        </w:r>
      </w:del>
      <w:r w:rsidRPr="00420649">
        <w:rPr>
          <w:rFonts w:ascii="Arial" w:hAnsi="Arial" w:cs="Arial"/>
          <w:b/>
          <w:bCs/>
          <w:sz w:val="22"/>
          <w:szCs w:val="22"/>
        </w:rPr>
        <w:t>HW, Licence, Chytré uložiště</w:t>
      </w:r>
    </w:p>
    <w:p w14:paraId="17C6239B" w14:textId="77777777" w:rsidR="00D73A87" w:rsidRPr="00F735D7" w:rsidRDefault="00D73A87" w:rsidP="00420649">
      <w:pPr>
        <w:spacing w:line="276" w:lineRule="auto"/>
        <w:rPr>
          <w:rFonts w:ascii="Arial" w:hAnsi="Arial" w:cs="Arial"/>
          <w:sz w:val="2"/>
        </w:rPr>
      </w:pPr>
    </w:p>
    <w:p w14:paraId="2750BFE9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2" w:name="Zadavatel"/>
      <w:r>
        <w:rPr>
          <w:rFonts w:ascii="Arial" w:hAnsi="Arial" w:cs="Arial"/>
          <w:sz w:val="22"/>
        </w:rPr>
        <w:t>zadavatele</w:t>
      </w:r>
    </w:p>
    <w:p w14:paraId="0C57101D" w14:textId="72075CA3" w:rsidR="001A2495" w:rsidRDefault="00633CB9" w:rsidP="00331CF8">
      <w:pPr>
        <w:jc w:val="center"/>
        <w:rPr>
          <w:rFonts w:ascii="Arial" w:hAnsi="Arial" w:cs="Arial"/>
          <w:sz w:val="22"/>
          <w:szCs w:val="22"/>
        </w:rPr>
      </w:pPr>
      <w:bookmarkStart w:id="3" w:name="_Hlk137116249"/>
      <w:bookmarkEnd w:id="2"/>
      <w:r w:rsidRPr="00633CB9">
        <w:rPr>
          <w:rFonts w:ascii="Arial" w:hAnsi="Arial" w:cs="Arial"/>
          <w:b/>
          <w:bCs/>
          <w:sz w:val="22"/>
          <w:szCs w:val="22"/>
        </w:rPr>
        <w:t>Krajská správa a údržba silnic Vysočiny, příspěvková organizace</w:t>
      </w:r>
      <w:bookmarkEnd w:id="3"/>
      <w:r>
        <w:rPr>
          <w:rFonts w:ascii="Arial" w:hAnsi="Arial" w:cs="Arial"/>
          <w:sz w:val="22"/>
          <w:szCs w:val="22"/>
        </w:rPr>
        <w:t xml:space="preserve"> </w:t>
      </w:r>
      <w:ins w:id="4" w:author="Martin" w:date="2023-07-11T08:05:00Z">
        <w:r w:rsidR="00635DE5">
          <w:rPr>
            <w:rFonts w:ascii="Arial" w:hAnsi="Arial" w:cs="Arial"/>
            <w:sz w:val="22"/>
            <w:szCs w:val="22"/>
          </w:rPr>
          <w:t xml:space="preserve"> </w:t>
        </w:r>
      </w:ins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311E4EE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6088415F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6640BB38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C5B3EC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3384B75B" w14:textId="47AE2FC0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57AEE16" w14:textId="49E8DC78" w:rsidR="001D6552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</w:t>
      </w:r>
      <w:r w:rsidR="00CE68B5">
        <w:rPr>
          <w:rFonts w:ascii="Arial" w:hAnsi="Arial" w:cs="Arial"/>
          <w:b/>
          <w:sz w:val="22"/>
          <w:szCs w:val="22"/>
        </w:rPr>
        <w:t>,</w:t>
      </w:r>
      <w:r w:rsidRPr="00946ACE">
        <w:rPr>
          <w:rFonts w:ascii="Arial" w:hAnsi="Arial" w:cs="Arial"/>
          <w:b/>
          <w:sz w:val="22"/>
          <w:szCs w:val="22"/>
        </w:rPr>
        <w:t xml:space="preserve">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165825">
        <w:rPr>
          <w:rFonts w:ascii="Arial" w:hAnsi="Arial" w:cs="Arial"/>
          <w:sz w:val="22"/>
          <w:szCs w:val="22"/>
        </w:rPr>
        <w:t>posledních 3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165825">
        <w:rPr>
          <w:rFonts w:ascii="Arial" w:hAnsi="Arial" w:cs="Arial"/>
          <w:b/>
          <w:sz w:val="22"/>
          <w:szCs w:val="22"/>
        </w:rPr>
        <w:t>realizoval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</w:t>
      </w:r>
      <w:r w:rsidR="00165825">
        <w:rPr>
          <w:rFonts w:ascii="Arial" w:hAnsi="Arial" w:cs="Arial"/>
          <w:b/>
          <w:sz w:val="22"/>
          <w:szCs w:val="22"/>
        </w:rPr>
        <w:t>zakázky</w:t>
      </w:r>
      <w:r w:rsidRPr="00946ACE">
        <w:rPr>
          <w:rFonts w:ascii="Arial" w:hAnsi="Arial" w:cs="Arial"/>
          <w:sz w:val="22"/>
          <w:szCs w:val="22"/>
        </w:rPr>
        <w:t>, a t</w:t>
      </w:r>
      <w:r w:rsidR="00A932E2">
        <w:rPr>
          <w:rFonts w:ascii="Arial" w:hAnsi="Arial" w:cs="Arial"/>
          <w:sz w:val="22"/>
          <w:szCs w:val="22"/>
        </w:rPr>
        <w:t>o dle přílohy tohoto prohlášení</w:t>
      </w:r>
      <w:r w:rsidR="00CE68B5">
        <w:rPr>
          <w:rFonts w:ascii="Arial" w:hAnsi="Arial" w:cs="Arial"/>
          <w:sz w:val="22"/>
          <w:szCs w:val="22"/>
        </w:rPr>
        <w:t>,</w:t>
      </w:r>
    </w:p>
    <w:p w14:paraId="6C033869" w14:textId="62B0134F" w:rsidR="00CE68B5" w:rsidRPr="00CE68B5" w:rsidRDefault="00CE68B5" w:rsidP="00CE68B5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dle § 79 odst. 2, písm. c) zákona, </w:t>
      </w:r>
      <w:r w:rsidRPr="00CE68B5">
        <w:rPr>
          <w:rFonts w:ascii="Arial" w:hAnsi="Arial" w:cs="Arial"/>
          <w:bCs/>
          <w:sz w:val="22"/>
          <w:szCs w:val="22"/>
        </w:rPr>
        <w:t>tedy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E68B5">
        <w:rPr>
          <w:rFonts w:ascii="Arial" w:hAnsi="Arial" w:cs="Arial"/>
          <w:bCs/>
          <w:sz w:val="22"/>
          <w:szCs w:val="22"/>
        </w:rPr>
        <w:t xml:space="preserve">má </w:t>
      </w:r>
      <w:r w:rsidRPr="00CE68B5">
        <w:rPr>
          <w:rFonts w:ascii="Arial" w:hAnsi="Arial" w:cs="Arial"/>
          <w:b/>
          <w:sz w:val="22"/>
          <w:szCs w:val="22"/>
        </w:rPr>
        <w:t>seznam techniků (realizační tým</w:t>
      </w:r>
      <w:r>
        <w:rPr>
          <w:rFonts w:ascii="Arial" w:hAnsi="Arial" w:cs="Arial"/>
          <w:bCs/>
          <w:sz w:val="22"/>
          <w:szCs w:val="22"/>
        </w:rPr>
        <w:t>) v souladu s požadavky uvedenými v zadávací dokumentaci, a to dle přílohy tohoto prohlášení</w:t>
      </w:r>
    </w:p>
    <w:p w14:paraId="580C752B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0F7CEC8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C4B887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E80636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43002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69133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3BA71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CE44C21" w14:textId="77777777" w:rsidR="00F358B2" w:rsidRPr="00F358B2" w:rsidRDefault="00635DE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D4967FB" w14:textId="77777777" w:rsidR="007A1775" w:rsidRPr="004227AA" w:rsidRDefault="00635DE5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2426C16E" w14:textId="346DA666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>
        <w:rPr>
          <w:b/>
          <w:sz w:val="22"/>
        </w:rPr>
        <w:t xml:space="preserve"> – splnění kritéria technické kvalifikace</w:t>
      </w:r>
      <w:r w:rsidR="00127AFB">
        <w:rPr>
          <w:b/>
          <w:sz w:val="22"/>
        </w:rPr>
        <w:t xml:space="preserve"> dle </w:t>
      </w:r>
      <w:r w:rsidR="00127AFB" w:rsidRPr="00946ACE">
        <w:rPr>
          <w:rFonts w:cs="Arial"/>
          <w:b/>
          <w:sz w:val="22"/>
          <w:szCs w:val="22"/>
        </w:rPr>
        <w:t>§ 79 odst. 2</w:t>
      </w:r>
      <w:r w:rsidR="00127AFB">
        <w:rPr>
          <w:rFonts w:cs="Arial"/>
          <w:b/>
          <w:sz w:val="22"/>
          <w:szCs w:val="22"/>
        </w:rPr>
        <w:t>,</w:t>
      </w:r>
      <w:r w:rsidR="00127AFB" w:rsidRPr="00946ACE">
        <w:rPr>
          <w:rFonts w:cs="Arial"/>
          <w:b/>
          <w:sz w:val="22"/>
          <w:szCs w:val="22"/>
        </w:rPr>
        <w:t xml:space="preserve"> písm.</w:t>
      </w:r>
      <w:r w:rsidR="00127AFB">
        <w:rPr>
          <w:rFonts w:cs="Arial"/>
          <w:b/>
          <w:sz w:val="22"/>
          <w:szCs w:val="22"/>
        </w:rPr>
        <w:t xml:space="preserve"> b)</w:t>
      </w:r>
      <w:r w:rsidR="00127AFB">
        <w:rPr>
          <w:rFonts w:cs="Arial"/>
          <w:b/>
          <w:sz w:val="22"/>
        </w:rPr>
        <w:t xml:space="preserve"> </w:t>
      </w:r>
      <w:r w:rsidR="00127AFB" w:rsidRPr="00946ACE">
        <w:rPr>
          <w:rFonts w:cs="Arial"/>
          <w:b/>
          <w:sz w:val="22"/>
          <w:szCs w:val="22"/>
        </w:rPr>
        <w:t>zákon</w:t>
      </w:r>
      <w:r w:rsidR="00127AFB">
        <w:rPr>
          <w:rFonts w:cs="Arial"/>
          <w:b/>
          <w:sz w:val="22"/>
          <w:szCs w:val="22"/>
        </w:rPr>
        <w:t>a</w:t>
      </w:r>
    </w:p>
    <w:p w14:paraId="7DD76A1B" w14:textId="67589A7D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C0E8325" w14:textId="065E523E" w:rsidR="003055BB" w:rsidRDefault="003055BB" w:rsidP="001E44B6">
      <w:pPr>
        <w:pStyle w:val="Zkladntext"/>
        <w:spacing w:after="120"/>
        <w:rPr>
          <w:rFonts w:cs="Arial"/>
        </w:rPr>
      </w:pPr>
      <w:r w:rsidRPr="00165825">
        <w:rPr>
          <w:rFonts w:cs="Arial"/>
        </w:rPr>
        <w:t xml:space="preserve">Minimálně </w:t>
      </w:r>
      <w:r w:rsidR="00165825" w:rsidRPr="00165825">
        <w:rPr>
          <w:rFonts w:cs="Arial"/>
        </w:rPr>
        <w:t>3</w:t>
      </w:r>
      <w:r w:rsidR="00F358B2" w:rsidRPr="00165825">
        <w:rPr>
          <w:rFonts w:cs="Arial"/>
        </w:rPr>
        <w:t xml:space="preserve"> </w:t>
      </w:r>
      <w:r w:rsidR="00165825" w:rsidRPr="00165825">
        <w:rPr>
          <w:rFonts w:cs="Arial"/>
        </w:rPr>
        <w:t>zakázky</w:t>
      </w:r>
      <w:r w:rsidR="00F358B2" w:rsidRPr="00165825">
        <w:rPr>
          <w:rFonts w:cs="Arial"/>
        </w:rPr>
        <w:t xml:space="preserve"> </w:t>
      </w:r>
      <w:r w:rsidRPr="00165825">
        <w:rPr>
          <w:rFonts w:cs="Arial"/>
        </w:rPr>
        <w:t>v posledních</w:t>
      </w:r>
      <w:r w:rsidR="002E6B04" w:rsidRPr="00165825">
        <w:rPr>
          <w:rFonts w:cs="Arial"/>
        </w:rPr>
        <w:t xml:space="preserve"> 3 letech</w:t>
      </w:r>
      <w:r w:rsidRPr="00165825">
        <w:rPr>
          <w:rFonts w:cs="Arial"/>
        </w:rPr>
        <w:t xml:space="preserve"> před zahájením zadávacího řízení,</w:t>
      </w:r>
      <w:r w:rsidR="00165825" w:rsidRPr="00165825">
        <w:rPr>
          <w:rFonts w:cs="Arial"/>
        </w:rPr>
        <w:t xml:space="preserve"> kdy předmětem každé z nich byl</w:t>
      </w:r>
      <w:r w:rsidR="00E17F47">
        <w:rPr>
          <w:rFonts w:cs="Arial"/>
        </w:rPr>
        <w:t>a</w:t>
      </w:r>
      <w:r w:rsidRPr="00165825">
        <w:rPr>
          <w:rFonts w:cs="Arial"/>
        </w:rPr>
        <w:t xml:space="preserve"> </w:t>
      </w:r>
      <w:r w:rsidR="00E17F47">
        <w:rPr>
          <w:rFonts w:cs="Arial"/>
        </w:rPr>
        <w:t xml:space="preserve">dodávka v oblasti dodávky a implementace serverů včetně serverové virtualizace a softwarově definované storage, umístěné v minimálně 2 geograficky oddělených lokalitách. Každá taková významná dodávka musí splňovat uvedené parametry a být v hodnotě min. </w:t>
      </w:r>
      <w:r w:rsidR="008F1AB9">
        <w:rPr>
          <w:rFonts w:cs="Arial"/>
        </w:rPr>
        <w:t>1,5</w:t>
      </w:r>
      <w:r w:rsidR="00E17F47">
        <w:rPr>
          <w:rFonts w:cs="Arial"/>
        </w:rPr>
        <w:t xml:space="preserve"> mil. Kč bez DPH.</w:t>
      </w:r>
    </w:p>
    <w:p w14:paraId="63CA0DA9" w14:textId="77777777"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624"/>
        <w:gridCol w:w="1920"/>
        <w:gridCol w:w="2510"/>
      </w:tblGrid>
      <w:tr w:rsidR="00BD4E82" w:rsidRPr="002E6B04" w14:paraId="1090CD8D" w14:textId="77777777" w:rsidTr="0016582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09D3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C00A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62B8180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6B16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723C05F4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4F1D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742BB2A1" w14:textId="77777777" w:rsidTr="00165825">
        <w:trPr>
          <w:trHeight w:val="7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4EAD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FC04" w14:textId="77777777" w:rsidR="00BD4E82" w:rsidRPr="000F3308" w:rsidRDefault="00635DE5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915FF" w14:textId="77777777" w:rsidR="00BD4E82" w:rsidRPr="000F3308" w:rsidRDefault="00635DE5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AABC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544F3F76" w14:textId="77777777" w:rsidTr="00165825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BD81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2D0CF" w14:textId="77777777" w:rsidR="00BD4E82" w:rsidRPr="000F3308" w:rsidRDefault="00635DE5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71F6" w14:textId="77777777" w:rsidR="00BD4E82" w:rsidRPr="000F3308" w:rsidRDefault="00635DE5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BF42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DB28B02" w14:textId="77777777" w:rsidTr="00165825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6EB3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CB41" w14:textId="77777777" w:rsidR="00BD4E82" w:rsidRPr="000F3308" w:rsidRDefault="00635DE5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B4AC3" w14:textId="77777777" w:rsidR="00BD4E82" w:rsidRPr="000F3308" w:rsidRDefault="00635DE5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05FC" w14:textId="77777777" w:rsidR="00BD4E82" w:rsidRPr="000F3308" w:rsidRDefault="00635D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58BAC4E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77EDF645" w14:textId="6D957490" w:rsidR="00127AFB" w:rsidRDefault="00127AFB" w:rsidP="00127AFB">
      <w:pPr>
        <w:pStyle w:val="Zkladntext"/>
        <w:spacing w:before="240"/>
        <w:rPr>
          <w:rFonts w:cs="Arial"/>
          <w:b/>
          <w:sz w:val="22"/>
          <w:szCs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 dle </w:t>
      </w:r>
      <w:r w:rsidRPr="00946ACE">
        <w:rPr>
          <w:rFonts w:cs="Arial"/>
          <w:b/>
          <w:sz w:val="22"/>
          <w:szCs w:val="22"/>
        </w:rPr>
        <w:t>§ 79 odst. 2</w:t>
      </w:r>
      <w:r>
        <w:rPr>
          <w:rFonts w:cs="Arial"/>
          <w:b/>
          <w:sz w:val="22"/>
          <w:szCs w:val="22"/>
        </w:rPr>
        <w:t>,</w:t>
      </w:r>
      <w:r w:rsidRPr="00946ACE">
        <w:rPr>
          <w:rFonts w:cs="Arial"/>
          <w:b/>
          <w:sz w:val="22"/>
          <w:szCs w:val="22"/>
        </w:rPr>
        <w:t xml:space="preserve"> písm.</w:t>
      </w:r>
      <w:r>
        <w:rPr>
          <w:rFonts w:cs="Arial"/>
          <w:b/>
          <w:sz w:val="22"/>
          <w:szCs w:val="22"/>
        </w:rPr>
        <w:t xml:space="preserve"> b)</w:t>
      </w:r>
      <w:r>
        <w:rPr>
          <w:rFonts w:cs="Arial"/>
          <w:b/>
          <w:sz w:val="22"/>
        </w:rPr>
        <w:t xml:space="preserve"> </w:t>
      </w:r>
      <w:r w:rsidRPr="00946ACE">
        <w:rPr>
          <w:rFonts w:cs="Arial"/>
          <w:b/>
          <w:sz w:val="22"/>
          <w:szCs w:val="22"/>
        </w:rPr>
        <w:t>zákon</w:t>
      </w:r>
      <w:r>
        <w:rPr>
          <w:rFonts w:cs="Arial"/>
          <w:b/>
          <w:sz w:val="22"/>
          <w:szCs w:val="22"/>
        </w:rPr>
        <w:t>a</w:t>
      </w:r>
    </w:p>
    <w:p w14:paraId="0C128A8B" w14:textId="77777777" w:rsidR="00127AFB" w:rsidRPr="00127AFB" w:rsidRDefault="00127AFB" w:rsidP="00127AFB">
      <w:pPr>
        <w:pStyle w:val="Zkladntext"/>
        <w:spacing w:before="360" w:after="120"/>
        <w:rPr>
          <w:rFonts w:cs="Arial"/>
          <w:b/>
        </w:rPr>
      </w:pPr>
      <w:r w:rsidRPr="00127AFB">
        <w:rPr>
          <w:rFonts w:cs="Arial"/>
          <w:b/>
        </w:rPr>
        <w:t>Kritérium</w:t>
      </w:r>
    </w:p>
    <w:p w14:paraId="3C10446C" w14:textId="684F5877" w:rsidR="00127AFB" w:rsidRPr="00127AFB" w:rsidRDefault="00127AFB" w:rsidP="00127AFB">
      <w:pPr>
        <w:pStyle w:val="Text1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</w:t>
      </w:r>
      <w:r w:rsidRPr="00127AFB">
        <w:rPr>
          <w:rFonts w:cs="Arial"/>
          <w:b/>
          <w:bCs/>
          <w:sz w:val="20"/>
          <w:szCs w:val="20"/>
        </w:rPr>
        <w:t>eznam techniků,</w:t>
      </w:r>
      <w:r w:rsidRPr="00127AFB">
        <w:rPr>
          <w:rFonts w:cs="Arial"/>
          <w:sz w:val="20"/>
          <w:szCs w:val="20"/>
        </w:rPr>
        <w:t xml:space="preserve"> jež se budou podílet na plnění veřejné zakázky, a to zejména techniků zajišťujících kontrolu kvality nebo budou provádět stavební práce bez ohledu na to, zda je o zaměstnance dodavatele nebo osoby v jiném vztahu k dodavateli a osvědčení o vzdělání a odborné kvalifikaci těchto pracovníků (</w:t>
      </w:r>
      <w:r w:rsidRPr="00127AFB">
        <w:rPr>
          <w:rFonts w:cs="Arial"/>
          <w:b/>
          <w:bCs/>
          <w:sz w:val="20"/>
          <w:szCs w:val="20"/>
        </w:rPr>
        <w:t>realizační tým</w:t>
      </w:r>
      <w:r w:rsidRPr="00127AFB">
        <w:rPr>
          <w:rFonts w:cs="Arial"/>
          <w:sz w:val="20"/>
          <w:szCs w:val="20"/>
        </w:rPr>
        <w:t>).</w:t>
      </w:r>
    </w:p>
    <w:p w14:paraId="30370C1C" w14:textId="77777777" w:rsidR="00127AFB" w:rsidRDefault="00127AFB" w:rsidP="00127AFB">
      <w:pPr>
        <w:pStyle w:val="Text1"/>
        <w:rPr>
          <w:rFonts w:cs="Arial"/>
          <w:sz w:val="20"/>
          <w:szCs w:val="20"/>
        </w:rPr>
      </w:pPr>
    </w:p>
    <w:p w14:paraId="571DB92D" w14:textId="017CEA59" w:rsidR="00127AFB" w:rsidRPr="007E44E6" w:rsidRDefault="00127AFB" w:rsidP="00127AFB">
      <w:pPr>
        <w:pStyle w:val="Text1"/>
        <w:rPr>
          <w:rFonts w:cs="Arial"/>
          <w:sz w:val="20"/>
          <w:szCs w:val="20"/>
          <w:u w:val="single"/>
        </w:rPr>
      </w:pPr>
      <w:r w:rsidRPr="007E44E6">
        <w:rPr>
          <w:rFonts w:cs="Arial"/>
          <w:sz w:val="20"/>
          <w:szCs w:val="20"/>
          <w:u w:val="single"/>
        </w:rPr>
        <w:t>Požadavky na realizační tým:</w:t>
      </w:r>
    </w:p>
    <w:p w14:paraId="653BC483" w14:textId="77777777" w:rsidR="007E44E6" w:rsidRPr="007E44E6" w:rsidRDefault="007E44E6" w:rsidP="007E44E6">
      <w:pPr>
        <w:pStyle w:val="Text1"/>
        <w:ind w:firstLine="708"/>
        <w:rPr>
          <w:rFonts w:cs="Arial"/>
          <w:b/>
          <w:bCs/>
        </w:rPr>
      </w:pPr>
      <w:r w:rsidRPr="007E44E6">
        <w:rPr>
          <w:rFonts w:cs="Arial"/>
          <w:b/>
          <w:bCs/>
        </w:rPr>
        <w:t>1x Projektový manažer</w:t>
      </w:r>
    </w:p>
    <w:p w14:paraId="40EEBDD1" w14:textId="77777777" w:rsidR="007E44E6" w:rsidRPr="007E44E6" w:rsidRDefault="007E44E6" w:rsidP="007E44E6">
      <w:pPr>
        <w:pStyle w:val="Text1"/>
        <w:ind w:firstLine="708"/>
        <w:rPr>
          <w:rFonts w:cs="Arial"/>
        </w:rPr>
      </w:pPr>
      <w:r w:rsidRPr="007E44E6">
        <w:rPr>
          <w:rFonts w:cs="Arial"/>
        </w:rPr>
        <w:t xml:space="preserve">Součástí realizačního týmu budou </w:t>
      </w:r>
      <w:r w:rsidRPr="007E44E6">
        <w:rPr>
          <w:rFonts w:cs="Arial"/>
          <w:b/>
          <w:bCs/>
        </w:rPr>
        <w:t xml:space="preserve">pouze </w:t>
      </w:r>
      <w:r w:rsidRPr="007E44E6">
        <w:rPr>
          <w:rFonts w:cs="Arial"/>
        </w:rPr>
        <w:t>osoby či osoba, které mají:</w:t>
      </w:r>
    </w:p>
    <w:p w14:paraId="21F4C7CE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t>ukončené min. středoškolské vzdělání, praxi na pozici projektového manažera minimálně 3 roky</w:t>
      </w:r>
    </w:p>
    <w:p w14:paraId="46A1EB40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t>zkušenosti s řízením projektů obdobného zaměření jako předmět veřejné zakázky, na kterých se podílel v pozici projektového manažera:</w:t>
      </w:r>
    </w:p>
    <w:p w14:paraId="4CCABFAE" w14:textId="77777777" w:rsidR="007E44E6" w:rsidRPr="007E44E6" w:rsidRDefault="007E44E6" w:rsidP="007E44E6">
      <w:pPr>
        <w:pStyle w:val="Text1"/>
        <w:numPr>
          <w:ilvl w:val="1"/>
          <w:numId w:val="36"/>
        </w:numPr>
        <w:rPr>
          <w:rFonts w:cs="Arial"/>
        </w:rPr>
      </w:pPr>
      <w:r w:rsidRPr="007E44E6">
        <w:rPr>
          <w:rFonts w:cs="Arial"/>
        </w:rPr>
        <w:t>alespoň 2 referenční projekty obsahující dodávku a implementaci serverů se serverovou virtualizací a softwarově definovanou storage</w:t>
      </w:r>
    </w:p>
    <w:p w14:paraId="1928505A" w14:textId="77777777" w:rsidR="007E44E6" w:rsidRPr="007E44E6" w:rsidRDefault="007E44E6" w:rsidP="007E44E6">
      <w:pPr>
        <w:pStyle w:val="Text1"/>
        <w:numPr>
          <w:ilvl w:val="1"/>
          <w:numId w:val="36"/>
        </w:numPr>
        <w:rPr>
          <w:rFonts w:cs="Arial"/>
        </w:rPr>
      </w:pPr>
      <w:r w:rsidRPr="007E44E6">
        <w:rPr>
          <w:rFonts w:cs="Arial"/>
        </w:rPr>
        <w:t>alespoň 2 referenční projekty obsahující dodávku a implementaci NGFW (Next Generation Firewall).</w:t>
      </w:r>
    </w:p>
    <w:p w14:paraId="3A9F53E1" w14:textId="77777777" w:rsidR="007E44E6" w:rsidRPr="007E44E6" w:rsidRDefault="007E44E6" w:rsidP="007E44E6">
      <w:pPr>
        <w:pStyle w:val="Text1"/>
        <w:rPr>
          <w:rFonts w:cs="Arial"/>
          <w:b/>
          <w:bCs/>
        </w:rPr>
      </w:pPr>
    </w:p>
    <w:p w14:paraId="0D61A7A6" w14:textId="77777777" w:rsidR="007E44E6" w:rsidRPr="007E44E6" w:rsidRDefault="007E44E6" w:rsidP="007E44E6">
      <w:pPr>
        <w:pStyle w:val="Text1"/>
        <w:ind w:firstLine="708"/>
        <w:rPr>
          <w:rFonts w:cs="Arial"/>
          <w:b/>
          <w:bCs/>
        </w:rPr>
      </w:pPr>
      <w:r w:rsidRPr="007E44E6">
        <w:rPr>
          <w:rFonts w:cs="Arial"/>
          <w:b/>
          <w:bCs/>
        </w:rPr>
        <w:t>1x Specialista servery</w:t>
      </w:r>
    </w:p>
    <w:p w14:paraId="766934AA" w14:textId="77777777" w:rsidR="007E44E6" w:rsidRPr="007E44E6" w:rsidRDefault="007E44E6" w:rsidP="007E44E6">
      <w:pPr>
        <w:pStyle w:val="Text1"/>
        <w:ind w:firstLine="708"/>
        <w:rPr>
          <w:rFonts w:cs="Arial"/>
        </w:rPr>
      </w:pPr>
      <w:r w:rsidRPr="007E44E6">
        <w:rPr>
          <w:rFonts w:cs="Arial"/>
        </w:rPr>
        <w:t xml:space="preserve">Součástí realizačního týmu budou </w:t>
      </w:r>
      <w:r w:rsidRPr="007E44E6">
        <w:rPr>
          <w:rFonts w:cs="Arial"/>
          <w:b/>
          <w:bCs/>
        </w:rPr>
        <w:t xml:space="preserve">pouze </w:t>
      </w:r>
      <w:r w:rsidRPr="007E44E6">
        <w:rPr>
          <w:rFonts w:cs="Arial"/>
        </w:rPr>
        <w:t>osoby či osoba, které mají:</w:t>
      </w:r>
    </w:p>
    <w:p w14:paraId="3D1641CA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t>ukončené min. středoškolské vzdělání, odborná praxe na pozici technický specialista minimálně 3 roky</w:t>
      </w:r>
    </w:p>
    <w:p w14:paraId="19E6A8BE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t>zkušenosti s projekty obdobného zaměření jako předmět veřejné zakázky, na kterých se podílel v pozici technický specialista:</w:t>
      </w:r>
    </w:p>
    <w:p w14:paraId="40E44A01" w14:textId="77777777" w:rsidR="007E44E6" w:rsidRPr="007E44E6" w:rsidRDefault="007E44E6" w:rsidP="007E44E6">
      <w:pPr>
        <w:pStyle w:val="Text1"/>
        <w:numPr>
          <w:ilvl w:val="1"/>
          <w:numId w:val="36"/>
        </w:numPr>
        <w:rPr>
          <w:rFonts w:cs="Arial"/>
        </w:rPr>
      </w:pPr>
      <w:r w:rsidRPr="007E44E6">
        <w:rPr>
          <w:rFonts w:cs="Arial"/>
        </w:rPr>
        <w:t>alespoň 3 referenční projekty obsahující dodávku a implementaci serverů včetně serverové virtualizace a softwarově definované storage</w:t>
      </w:r>
    </w:p>
    <w:p w14:paraId="10F7DF0F" w14:textId="77777777" w:rsidR="007E44E6" w:rsidRPr="007E44E6" w:rsidRDefault="007E44E6" w:rsidP="007E44E6">
      <w:pPr>
        <w:pStyle w:val="Text1"/>
        <w:rPr>
          <w:rFonts w:cs="Arial"/>
          <w:b/>
          <w:bCs/>
        </w:rPr>
      </w:pPr>
    </w:p>
    <w:p w14:paraId="1034FBFF" w14:textId="77777777" w:rsidR="007E44E6" w:rsidRPr="007E44E6" w:rsidRDefault="007E44E6" w:rsidP="007E44E6">
      <w:pPr>
        <w:pStyle w:val="Text1"/>
        <w:ind w:firstLine="708"/>
        <w:rPr>
          <w:rFonts w:cs="Arial"/>
          <w:b/>
          <w:bCs/>
        </w:rPr>
      </w:pPr>
      <w:r w:rsidRPr="007E44E6">
        <w:rPr>
          <w:rFonts w:cs="Arial"/>
          <w:b/>
          <w:bCs/>
        </w:rPr>
        <w:t>1x Specialista sítě</w:t>
      </w:r>
    </w:p>
    <w:p w14:paraId="5BB42C4B" w14:textId="77777777" w:rsidR="007E44E6" w:rsidRPr="007E44E6" w:rsidRDefault="007E44E6" w:rsidP="007E44E6">
      <w:pPr>
        <w:pStyle w:val="Text1"/>
        <w:ind w:firstLine="708"/>
        <w:rPr>
          <w:rFonts w:cs="Arial"/>
        </w:rPr>
      </w:pPr>
      <w:r w:rsidRPr="007E44E6">
        <w:rPr>
          <w:rFonts w:cs="Arial"/>
        </w:rPr>
        <w:t xml:space="preserve">Součástí realizačního týmu budou </w:t>
      </w:r>
      <w:r w:rsidRPr="007E44E6">
        <w:rPr>
          <w:rFonts w:cs="Arial"/>
          <w:b/>
          <w:bCs/>
        </w:rPr>
        <w:t xml:space="preserve">pouze </w:t>
      </w:r>
      <w:r w:rsidRPr="007E44E6">
        <w:rPr>
          <w:rFonts w:cs="Arial"/>
        </w:rPr>
        <w:t>osoby či osoba, které mají:</w:t>
      </w:r>
    </w:p>
    <w:p w14:paraId="2A141E1A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lastRenderedPageBreak/>
        <w:t>ukončené min. středoškolské vzdělání, odborná praxe na pozici technický specialista minimálně 3 roky</w:t>
      </w:r>
    </w:p>
    <w:p w14:paraId="60D391A7" w14:textId="77777777" w:rsidR="007E44E6" w:rsidRPr="007E44E6" w:rsidRDefault="007E44E6" w:rsidP="007E44E6">
      <w:pPr>
        <w:pStyle w:val="Text1"/>
        <w:numPr>
          <w:ilvl w:val="0"/>
          <w:numId w:val="36"/>
        </w:numPr>
        <w:rPr>
          <w:rFonts w:cs="Arial"/>
        </w:rPr>
      </w:pPr>
      <w:r w:rsidRPr="007E44E6">
        <w:rPr>
          <w:rFonts w:cs="Arial"/>
        </w:rPr>
        <w:t>zkušenosti s projekty obdobného zaměření jako předmět veřejné zakázky na kterých se podílel v pozici technický specialista:</w:t>
      </w:r>
    </w:p>
    <w:p w14:paraId="2F879513" w14:textId="77777777" w:rsidR="007E44E6" w:rsidRPr="007E44E6" w:rsidRDefault="007E44E6" w:rsidP="007E44E6">
      <w:pPr>
        <w:pStyle w:val="Text1"/>
        <w:numPr>
          <w:ilvl w:val="1"/>
          <w:numId w:val="36"/>
        </w:numPr>
        <w:rPr>
          <w:rFonts w:cs="Arial"/>
        </w:rPr>
      </w:pPr>
      <w:r w:rsidRPr="007E44E6">
        <w:rPr>
          <w:rFonts w:cs="Arial"/>
        </w:rPr>
        <w:t>alespoň 3 referenční projekty obsahující dodávku a implementaci NGFW (Next Generation Firewall)</w:t>
      </w:r>
    </w:p>
    <w:p w14:paraId="5AA8B2D3" w14:textId="77777777" w:rsidR="00992168" w:rsidRPr="00127AFB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27AFB" w:rsidRPr="00127AFB" w14:paraId="4D609C41" w14:textId="77777777" w:rsidTr="008F693E">
        <w:tc>
          <w:tcPr>
            <w:tcW w:w="9212" w:type="dxa"/>
            <w:gridSpan w:val="2"/>
            <w:shd w:val="pct15" w:color="auto" w:fill="auto"/>
          </w:tcPr>
          <w:p w14:paraId="348780AF" w14:textId="1AEF0CD4" w:rsidR="00127AFB" w:rsidRPr="00127AFB" w:rsidRDefault="00127AFB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AFB">
              <w:rPr>
                <w:rFonts w:ascii="Arial" w:hAnsi="Arial" w:cs="Arial"/>
                <w:b/>
                <w:sz w:val="20"/>
                <w:szCs w:val="20"/>
              </w:rPr>
              <w:t>Projektový manažer</w:t>
            </w:r>
          </w:p>
        </w:tc>
      </w:tr>
      <w:tr w:rsidR="00127AFB" w:rsidRPr="00127AFB" w14:paraId="49C5E499" w14:textId="77777777" w:rsidTr="008F693E">
        <w:tc>
          <w:tcPr>
            <w:tcW w:w="4606" w:type="dxa"/>
            <w:shd w:val="clear" w:color="auto" w:fill="auto"/>
          </w:tcPr>
          <w:p w14:paraId="0E574BEC" w14:textId="77777777" w:rsidR="00127AFB" w:rsidRPr="00127AFB" w:rsidRDefault="00127AFB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46085C33" w14:textId="0735E448" w:rsidR="00127AFB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0379832"/>
                <w:placeholder>
                  <w:docPart w:val="FD78D28B43BD482993F0E3CBA9245581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27AFB" w:rsidRPr="00127AFB" w14:paraId="7BAA1FD2" w14:textId="77777777" w:rsidTr="008F693E">
        <w:tc>
          <w:tcPr>
            <w:tcW w:w="4606" w:type="dxa"/>
            <w:shd w:val="clear" w:color="auto" w:fill="auto"/>
          </w:tcPr>
          <w:p w14:paraId="47DF93C7" w14:textId="3E01CB7E" w:rsidR="00127AFB" w:rsidRPr="00127AFB" w:rsidRDefault="00127AFB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Ukončené vzdělání</w:t>
            </w:r>
          </w:p>
        </w:tc>
        <w:tc>
          <w:tcPr>
            <w:tcW w:w="4606" w:type="dxa"/>
            <w:shd w:val="clear" w:color="auto" w:fill="auto"/>
          </w:tcPr>
          <w:p w14:paraId="67351D18" w14:textId="35E9FE83" w:rsidR="00127AFB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933157739"/>
                <w:placeholder>
                  <w:docPart w:val="53B3FD26E8E942ACA740A88F3FCA66C7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27AFB" w:rsidRPr="00127AFB" w14:paraId="64D4D661" w14:textId="77777777" w:rsidTr="008F693E">
        <w:tc>
          <w:tcPr>
            <w:tcW w:w="9212" w:type="dxa"/>
            <w:gridSpan w:val="2"/>
            <w:shd w:val="clear" w:color="auto" w:fill="D9D9D9"/>
          </w:tcPr>
          <w:p w14:paraId="58DCF01E" w14:textId="5883F832" w:rsidR="00127AFB" w:rsidRDefault="00127AFB" w:rsidP="008F69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Seznam pro</w:t>
            </w:r>
            <w:r w:rsidR="00A112A5">
              <w:rPr>
                <w:rFonts w:ascii="Arial" w:hAnsi="Arial" w:cs="Arial"/>
                <w:b/>
                <w:sz w:val="20"/>
                <w:szCs w:val="20"/>
              </w:rPr>
              <w:t>jektů obdobného charakteru, na kterých se výše uvedený projektový manažer podílel v pozici projektového manažera, obsahující dodávku a implementaci serverů se serverovou virtualizací a softwarově definovanou storage</w:t>
            </w:r>
          </w:p>
          <w:p w14:paraId="4893B007" w14:textId="59D58DE6" w:rsidR="00127AFB" w:rsidRPr="00127AFB" w:rsidRDefault="00127AFB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7AFB" w:rsidRPr="00127AFB" w14:paraId="6097FB83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54313F46" w14:textId="77777777" w:rsidR="00127AFB" w:rsidRPr="00127AFB" w:rsidRDefault="00127AFB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označení referenční zakázky</w:t>
            </w:r>
          </w:p>
        </w:tc>
        <w:tc>
          <w:tcPr>
            <w:tcW w:w="4606" w:type="dxa"/>
            <w:shd w:val="clear" w:color="auto" w:fill="auto"/>
          </w:tcPr>
          <w:p w14:paraId="005539D3" w14:textId="04F16D5A" w:rsidR="00127AFB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a </w:t>
            </w:r>
            <w:r w:rsidR="00127AFB" w:rsidRPr="00127AFB">
              <w:rPr>
                <w:rFonts w:ascii="Arial" w:hAnsi="Arial" w:cs="Arial"/>
                <w:sz w:val="20"/>
                <w:szCs w:val="20"/>
              </w:rPr>
              <w:t xml:space="preserve">popis </w:t>
            </w:r>
            <w:r w:rsidR="00A112A5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  <w:tr w:rsidR="00A112A5" w:rsidRPr="00127AFB" w14:paraId="6DDD7EFC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4198C2B5" w14:textId="63F2EC25" w:rsidR="00A112A5" w:rsidRPr="00127AFB" w:rsidRDefault="00263092" w:rsidP="00A112A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A112A5">
              <w:rPr>
                <w:rFonts w:ascii="Arial" w:hAnsi="Arial" w:cs="Arial"/>
                <w:i/>
                <w:sz w:val="20"/>
                <w:szCs w:val="20"/>
              </w:rPr>
              <w:t>eferenční zakázka č. 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1C72741F" w14:textId="25556291" w:rsidR="00A112A5" w:rsidRPr="00127AFB" w:rsidRDefault="00635DE5" w:rsidP="00A112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66687424"/>
                <w:placeholder>
                  <w:docPart w:val="480B6C370231408C81675C17D0932F4C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A112A5" w:rsidRPr="00127AFB" w14:paraId="13ACB961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655D6C73" w14:textId="1311A971" w:rsidR="00A112A5" w:rsidRPr="00127AFB" w:rsidRDefault="00263092" w:rsidP="00A112A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A112A5">
              <w:rPr>
                <w:rFonts w:ascii="Arial" w:hAnsi="Arial" w:cs="Arial"/>
                <w:i/>
                <w:sz w:val="20"/>
                <w:szCs w:val="20"/>
              </w:rPr>
              <w:t xml:space="preserve">eferenční zakázka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14:paraId="4C166EFD" w14:textId="14317ED7" w:rsidR="00A112A5" w:rsidRPr="00127AFB" w:rsidRDefault="00635DE5" w:rsidP="00A112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30967389"/>
                <w:placeholder>
                  <w:docPart w:val="012E6CDE2CAC4C6F916AA5040FE79804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A112A5" w:rsidRPr="00127AFB" w14:paraId="54AFF648" w14:textId="77777777" w:rsidTr="008F693E">
        <w:tc>
          <w:tcPr>
            <w:tcW w:w="9212" w:type="dxa"/>
            <w:gridSpan w:val="2"/>
            <w:shd w:val="clear" w:color="auto" w:fill="D9D9D9"/>
          </w:tcPr>
          <w:p w14:paraId="08DD2708" w14:textId="564A10C9" w:rsidR="00A112A5" w:rsidRDefault="00A112A5" w:rsidP="008F69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Seznam projektů obdobného charakteru, na kterých se výše uvedený projektový manažer podílel v pozici projektového manažera, obsahující dodávku a implementaci NGFW (Next Generation Firewall)</w:t>
            </w:r>
          </w:p>
          <w:p w14:paraId="63A53A06" w14:textId="77777777" w:rsidR="00A112A5" w:rsidRPr="00127AFB" w:rsidRDefault="00A112A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2A5" w:rsidRPr="00127AFB" w14:paraId="6C16DFE9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7D881CE4" w14:textId="77777777" w:rsidR="00A112A5" w:rsidRPr="00127AFB" w:rsidRDefault="00A112A5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označení referenční zakázky</w:t>
            </w:r>
          </w:p>
        </w:tc>
        <w:tc>
          <w:tcPr>
            <w:tcW w:w="4606" w:type="dxa"/>
            <w:shd w:val="clear" w:color="auto" w:fill="auto"/>
          </w:tcPr>
          <w:p w14:paraId="69C956E1" w14:textId="73941B3A" w:rsidR="00A112A5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a </w:t>
            </w:r>
            <w:r w:rsidR="00A112A5" w:rsidRPr="00127AFB">
              <w:rPr>
                <w:rFonts w:ascii="Arial" w:hAnsi="Arial" w:cs="Arial"/>
                <w:sz w:val="20"/>
                <w:szCs w:val="20"/>
              </w:rPr>
              <w:t xml:space="preserve">popis </w:t>
            </w:r>
            <w:r w:rsidR="00A112A5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  <w:tr w:rsidR="00A112A5" w:rsidRPr="00127AFB" w14:paraId="1AC335B2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4498D63F" w14:textId="78030ECD" w:rsidR="00A112A5" w:rsidRPr="00127AFB" w:rsidRDefault="00263092" w:rsidP="00A112A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A112A5">
              <w:rPr>
                <w:rFonts w:ascii="Arial" w:hAnsi="Arial" w:cs="Arial"/>
                <w:i/>
                <w:sz w:val="20"/>
                <w:szCs w:val="20"/>
              </w:rPr>
              <w:t>eferenční zakázka č. 1</w:t>
            </w:r>
          </w:p>
        </w:tc>
        <w:tc>
          <w:tcPr>
            <w:tcW w:w="4606" w:type="dxa"/>
            <w:shd w:val="clear" w:color="auto" w:fill="auto"/>
          </w:tcPr>
          <w:p w14:paraId="365FF83E" w14:textId="1F6B684C" w:rsidR="00A112A5" w:rsidRPr="00127AFB" w:rsidRDefault="00635DE5" w:rsidP="00A112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428555596"/>
                <w:placeholder>
                  <w:docPart w:val="869BAB56438A472393EF12EC63DD6610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A112A5" w:rsidRPr="00127AFB" w14:paraId="5A452F5E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4DEFB8F7" w14:textId="75C44A01" w:rsidR="00A112A5" w:rsidRPr="00127AFB" w:rsidRDefault="00263092" w:rsidP="00A112A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A112A5">
              <w:rPr>
                <w:rFonts w:ascii="Arial" w:hAnsi="Arial" w:cs="Arial"/>
                <w:i/>
                <w:sz w:val="20"/>
                <w:szCs w:val="20"/>
              </w:rPr>
              <w:t xml:space="preserve">eferenční zakázka č. </w:t>
            </w: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14:paraId="0097CAA1" w14:textId="09916794" w:rsidR="00A112A5" w:rsidRPr="00127AFB" w:rsidRDefault="00635DE5" w:rsidP="00A112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23197509"/>
                <w:placeholder>
                  <w:docPart w:val="DEE290FF726D4DCFB12908262DE1D0DF"/>
                </w:placeholder>
                <w:text/>
              </w:sdtPr>
              <w:sdtEndPr/>
              <w:sdtContent>
                <w:r w:rsidR="00A112A5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B6A90BF" w14:textId="77777777" w:rsidR="00A112A5" w:rsidRDefault="00A112A5" w:rsidP="00A112A5">
      <w:pPr>
        <w:pStyle w:val="Zkladntext"/>
        <w:spacing w:after="120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34A4E6EF" w14:textId="77777777" w:rsidR="00263092" w:rsidRPr="003B15E3" w:rsidRDefault="00263092" w:rsidP="00A112A5">
      <w:pPr>
        <w:pStyle w:val="Zkladntext"/>
        <w:spacing w:after="120"/>
        <w:rPr>
          <w:rFonts w:cs="Arial"/>
          <w:sz w:val="22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63092" w:rsidRPr="00127AFB" w14:paraId="2767AE3C" w14:textId="77777777" w:rsidTr="008F693E">
        <w:tc>
          <w:tcPr>
            <w:tcW w:w="9212" w:type="dxa"/>
            <w:gridSpan w:val="2"/>
            <w:shd w:val="pct15" w:color="auto" w:fill="auto"/>
          </w:tcPr>
          <w:p w14:paraId="2F493AF6" w14:textId="541381CA" w:rsidR="00263092" w:rsidRPr="00127AFB" w:rsidRDefault="00263092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Specialista servery</w:t>
            </w:r>
          </w:p>
        </w:tc>
      </w:tr>
      <w:tr w:rsidR="00263092" w:rsidRPr="00127AFB" w14:paraId="5FC3C8A3" w14:textId="77777777" w:rsidTr="008F693E">
        <w:tc>
          <w:tcPr>
            <w:tcW w:w="4606" w:type="dxa"/>
            <w:shd w:val="clear" w:color="auto" w:fill="auto"/>
          </w:tcPr>
          <w:p w14:paraId="4F93F67C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7A63BFD8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74612124"/>
                <w:placeholder>
                  <w:docPart w:val="DF474B2F8B4A4D0A8A490B4C00D9A59E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07CB86F8" w14:textId="77777777" w:rsidTr="008F693E">
        <w:tc>
          <w:tcPr>
            <w:tcW w:w="4606" w:type="dxa"/>
            <w:shd w:val="clear" w:color="auto" w:fill="auto"/>
          </w:tcPr>
          <w:p w14:paraId="74F50920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Ukončené vzdělání</w:t>
            </w:r>
          </w:p>
        </w:tc>
        <w:tc>
          <w:tcPr>
            <w:tcW w:w="4606" w:type="dxa"/>
            <w:shd w:val="clear" w:color="auto" w:fill="auto"/>
          </w:tcPr>
          <w:p w14:paraId="776C10C0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611189311"/>
                <w:placeholder>
                  <w:docPart w:val="C754324CA2384C7CA930316110153F48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6D118AB3" w14:textId="77777777" w:rsidTr="008F693E">
        <w:tc>
          <w:tcPr>
            <w:tcW w:w="9212" w:type="dxa"/>
            <w:gridSpan w:val="2"/>
            <w:shd w:val="clear" w:color="auto" w:fill="D9D9D9"/>
          </w:tcPr>
          <w:p w14:paraId="26059D41" w14:textId="04C3D923" w:rsidR="00263092" w:rsidRDefault="00263092" w:rsidP="008F69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Seznam projektů obdobného charakteru, na kterých se výše uvedený specialista podílel v pozici technického specialisty, obsahující dodávku a implementaci serverů včetně serverové virtualizace a softwarově definované storage</w:t>
            </w:r>
          </w:p>
          <w:p w14:paraId="406E9331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092" w:rsidRPr="00127AFB" w14:paraId="507F1117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5502F54E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označení referenční zakázky</w:t>
            </w:r>
          </w:p>
        </w:tc>
        <w:tc>
          <w:tcPr>
            <w:tcW w:w="4606" w:type="dxa"/>
            <w:shd w:val="clear" w:color="auto" w:fill="auto"/>
          </w:tcPr>
          <w:p w14:paraId="6D8989F9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a </w:t>
            </w:r>
            <w:r w:rsidRPr="00127AFB">
              <w:rPr>
                <w:rFonts w:ascii="Arial" w:hAnsi="Arial" w:cs="Arial"/>
                <w:sz w:val="20"/>
                <w:szCs w:val="20"/>
              </w:rPr>
              <w:t xml:space="preserve">popis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  <w:tr w:rsidR="00263092" w:rsidRPr="00127AFB" w14:paraId="0B3D6751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35BF6E1B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referenční zakázka č. 1 </w:t>
            </w:r>
          </w:p>
        </w:tc>
        <w:tc>
          <w:tcPr>
            <w:tcW w:w="4606" w:type="dxa"/>
            <w:shd w:val="clear" w:color="auto" w:fill="auto"/>
          </w:tcPr>
          <w:p w14:paraId="0BEFD7FB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72258163"/>
                <w:placeholder>
                  <w:docPart w:val="27FFD696A53540DBB39C35BA47E8E344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737D3223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4DB14B91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referenční zakázka č. 2</w:t>
            </w:r>
          </w:p>
        </w:tc>
        <w:tc>
          <w:tcPr>
            <w:tcW w:w="4606" w:type="dxa"/>
            <w:shd w:val="clear" w:color="auto" w:fill="auto"/>
          </w:tcPr>
          <w:p w14:paraId="25ACDBE9" w14:textId="0B671819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277722811"/>
                <w:placeholder>
                  <w:docPart w:val="2330669535DE44338407B84B3DD62085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</w:t>
                </w:r>
              </w:sdtContent>
            </w:sdt>
          </w:p>
        </w:tc>
      </w:tr>
      <w:tr w:rsidR="00263092" w:rsidRPr="00127AFB" w14:paraId="4C51A13F" w14:textId="77777777" w:rsidTr="00263092">
        <w:trPr>
          <w:trHeight w:val="5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A26C" w14:textId="045EFAEB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referenční zakázka č. 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0864" w14:textId="77777777" w:rsidR="00263092" w:rsidRPr="00263092" w:rsidRDefault="00635DE5" w:rsidP="008F693E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924374531"/>
                <w:placeholder>
                  <w:docPart w:val="8BE5615B42724CEF814CF561C650DB5D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</w:t>
                </w:r>
              </w:sdtContent>
            </w:sdt>
          </w:p>
        </w:tc>
      </w:tr>
    </w:tbl>
    <w:p w14:paraId="36FA1C40" w14:textId="77777777" w:rsidR="00263092" w:rsidRDefault="00263092" w:rsidP="00263092">
      <w:pPr>
        <w:pStyle w:val="Zkladntext"/>
        <w:spacing w:after="120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14E13B72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63092" w:rsidRPr="00127AFB" w14:paraId="1C61AE2A" w14:textId="77777777" w:rsidTr="008F693E">
        <w:tc>
          <w:tcPr>
            <w:tcW w:w="9212" w:type="dxa"/>
            <w:gridSpan w:val="2"/>
            <w:shd w:val="pct15" w:color="auto" w:fill="auto"/>
          </w:tcPr>
          <w:p w14:paraId="23A21739" w14:textId="0FCCB21B" w:rsidR="00263092" w:rsidRPr="00127AFB" w:rsidRDefault="00263092" w:rsidP="008F693E">
            <w:pPr>
              <w:ind w:left="7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Specialista sítě</w:t>
            </w:r>
          </w:p>
        </w:tc>
      </w:tr>
      <w:tr w:rsidR="00263092" w:rsidRPr="00127AFB" w14:paraId="34F6AA4B" w14:textId="77777777" w:rsidTr="008F693E">
        <w:tc>
          <w:tcPr>
            <w:tcW w:w="4606" w:type="dxa"/>
            <w:shd w:val="clear" w:color="auto" w:fill="auto"/>
          </w:tcPr>
          <w:p w14:paraId="6A634D88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Titul, jméno a příjmení</w:t>
            </w:r>
          </w:p>
        </w:tc>
        <w:tc>
          <w:tcPr>
            <w:tcW w:w="4606" w:type="dxa"/>
            <w:shd w:val="clear" w:color="auto" w:fill="auto"/>
          </w:tcPr>
          <w:p w14:paraId="7EA25729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348006861"/>
                <w:placeholder>
                  <w:docPart w:val="3E0174DE2C004FB99AE1C722FED73873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65EE593B" w14:textId="77777777" w:rsidTr="008F693E">
        <w:tc>
          <w:tcPr>
            <w:tcW w:w="4606" w:type="dxa"/>
            <w:shd w:val="clear" w:color="auto" w:fill="auto"/>
          </w:tcPr>
          <w:p w14:paraId="75EFD662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Ukončené vzdělání</w:t>
            </w:r>
          </w:p>
        </w:tc>
        <w:tc>
          <w:tcPr>
            <w:tcW w:w="4606" w:type="dxa"/>
            <w:shd w:val="clear" w:color="auto" w:fill="auto"/>
          </w:tcPr>
          <w:p w14:paraId="0D007753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957217128"/>
                <w:placeholder>
                  <w:docPart w:val="D83DB159DCBB4E42BD8377951EBCB730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2AFF4E26" w14:textId="77777777" w:rsidTr="008F693E">
        <w:tc>
          <w:tcPr>
            <w:tcW w:w="9212" w:type="dxa"/>
            <w:gridSpan w:val="2"/>
            <w:shd w:val="clear" w:color="auto" w:fill="D9D9D9"/>
          </w:tcPr>
          <w:p w14:paraId="03E2217A" w14:textId="2B466A90" w:rsidR="00263092" w:rsidRDefault="00263092" w:rsidP="008F69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Seznam projektů obdobného charakteru, na kterých se výše uvedený specialista podílel v pozici technického specialisty, obsahující dodávku a implementaci NGFW (Next Generation Firewall)</w:t>
            </w:r>
          </w:p>
          <w:p w14:paraId="152AEE29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092" w:rsidRPr="00127AFB" w14:paraId="24CC0AD9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1F65C493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7AFB">
              <w:rPr>
                <w:rFonts w:ascii="Arial" w:hAnsi="Arial" w:cs="Arial"/>
                <w:sz w:val="20"/>
                <w:szCs w:val="20"/>
              </w:rPr>
              <w:t>označení referenční zakázky</w:t>
            </w:r>
          </w:p>
        </w:tc>
        <w:tc>
          <w:tcPr>
            <w:tcW w:w="4606" w:type="dxa"/>
            <w:shd w:val="clear" w:color="auto" w:fill="auto"/>
          </w:tcPr>
          <w:p w14:paraId="1E32FACB" w14:textId="77777777" w:rsidR="00263092" w:rsidRPr="00127AFB" w:rsidRDefault="00263092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a </w:t>
            </w:r>
            <w:r w:rsidRPr="00127AFB">
              <w:rPr>
                <w:rFonts w:ascii="Arial" w:hAnsi="Arial" w:cs="Arial"/>
                <w:sz w:val="20"/>
                <w:szCs w:val="20"/>
              </w:rPr>
              <w:t xml:space="preserve">popis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  <w:tr w:rsidR="00263092" w:rsidRPr="00127AFB" w14:paraId="488B9F0F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42C8FD26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referenční zakázka č. 1 </w:t>
            </w:r>
          </w:p>
        </w:tc>
        <w:tc>
          <w:tcPr>
            <w:tcW w:w="4606" w:type="dxa"/>
            <w:shd w:val="clear" w:color="auto" w:fill="auto"/>
          </w:tcPr>
          <w:p w14:paraId="33A47E3C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2004503868"/>
                <w:placeholder>
                  <w:docPart w:val="56A4DCF5F92545C2B10EDBC98FD71C05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63092" w:rsidRPr="00127AFB" w14:paraId="24119BA3" w14:textId="77777777" w:rsidTr="008F693E">
        <w:trPr>
          <w:trHeight w:val="56"/>
        </w:trPr>
        <w:tc>
          <w:tcPr>
            <w:tcW w:w="4606" w:type="dxa"/>
            <w:shd w:val="clear" w:color="auto" w:fill="auto"/>
          </w:tcPr>
          <w:p w14:paraId="2F61E56E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referenční zakázka č. 2</w:t>
            </w:r>
          </w:p>
        </w:tc>
        <w:tc>
          <w:tcPr>
            <w:tcW w:w="4606" w:type="dxa"/>
            <w:shd w:val="clear" w:color="auto" w:fill="auto"/>
          </w:tcPr>
          <w:p w14:paraId="59AB84C7" w14:textId="77777777" w:rsidR="00263092" w:rsidRPr="00127AFB" w:rsidRDefault="00635DE5" w:rsidP="008F6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688175189"/>
                <w:placeholder>
                  <w:docPart w:val="EC7B7B4271E14AF39D6E66A67F5E491F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</w:t>
                </w:r>
              </w:sdtContent>
            </w:sdt>
          </w:p>
        </w:tc>
      </w:tr>
      <w:tr w:rsidR="00263092" w:rsidRPr="00127AFB" w14:paraId="1DC3201A" w14:textId="77777777" w:rsidTr="008F693E">
        <w:trPr>
          <w:trHeight w:val="56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91C8" w14:textId="77777777" w:rsidR="00263092" w:rsidRPr="00127AFB" w:rsidRDefault="00263092" w:rsidP="008F693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referenční zakázka č. 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9020" w14:textId="77777777" w:rsidR="00263092" w:rsidRPr="00263092" w:rsidRDefault="00635DE5" w:rsidP="008F693E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334952344"/>
                <w:placeholder>
                  <w:docPart w:val="EF1DF94873754C5F9C372070A6AF0490"/>
                </w:placeholder>
                <w:text/>
              </w:sdtPr>
              <w:sdtEndPr/>
              <w:sdtContent>
                <w:r w:rsidR="0026309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</w:t>
                </w:r>
              </w:sdtContent>
            </w:sdt>
          </w:p>
        </w:tc>
      </w:tr>
    </w:tbl>
    <w:p w14:paraId="1BD4D38D" w14:textId="77777777" w:rsidR="00263092" w:rsidRDefault="00263092" w:rsidP="00263092">
      <w:pPr>
        <w:pStyle w:val="Zkladntext"/>
        <w:spacing w:after="120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1FF0114C" w14:textId="77777777" w:rsidR="00263092" w:rsidRPr="00127AFB" w:rsidRDefault="00263092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B24262" w14:textId="77777777" w:rsidR="00992168" w:rsidRPr="00127AFB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430CE5" w14:textId="77777777" w:rsidR="00127AFB" w:rsidRPr="00127AFB" w:rsidRDefault="00127AFB" w:rsidP="00127AFB">
      <w:pPr>
        <w:pStyle w:val="Zkladntext"/>
        <w:spacing w:before="360" w:after="240" w:line="276" w:lineRule="auto"/>
        <w:rPr>
          <w:rFonts w:cs="Arial"/>
        </w:rPr>
      </w:pPr>
      <w:r w:rsidRPr="00127AFB">
        <w:rPr>
          <w:rFonts w:cs="Arial"/>
        </w:rPr>
        <w:t xml:space="preserve">V </w:t>
      </w:r>
      <w:sdt>
        <w:sdtPr>
          <w:rPr>
            <w:rFonts w:cs="Arial"/>
            <w:highlight w:val="yellow"/>
          </w:rPr>
          <w:alias w:val="Místo"/>
          <w:tag w:val="Místo"/>
          <w:id w:val="1849135116"/>
          <w:placeholder>
            <w:docPart w:val="4BA38C68F0BF439982B6F41146B6C4EA"/>
          </w:placeholder>
          <w:text/>
        </w:sdtPr>
        <w:sdtEndPr/>
        <w:sdtContent>
          <w:r w:rsidRPr="00127AFB">
            <w:rPr>
              <w:rFonts w:cs="Arial"/>
              <w:highlight w:val="yellow"/>
            </w:rPr>
            <w:t>[_____] doplnit</w:t>
          </w:r>
        </w:sdtContent>
      </w:sdt>
      <w:r w:rsidRPr="00127AFB">
        <w:rPr>
          <w:rFonts w:cs="Arial"/>
        </w:rPr>
        <w:t xml:space="preserve"> dne </w:t>
      </w:r>
      <w:sdt>
        <w:sdtPr>
          <w:rPr>
            <w:rFonts w:cs="Arial"/>
            <w:highlight w:val="yellow"/>
          </w:rPr>
          <w:alias w:val="Datum"/>
          <w:tag w:val="Datum"/>
          <w:id w:val="-2049820764"/>
          <w:placeholder>
            <w:docPart w:val="B7B5B766D7F3430886C30CBC2A73E3EC"/>
          </w:placeholder>
          <w:text/>
        </w:sdtPr>
        <w:sdtEndPr/>
        <w:sdtContent>
          <w:r w:rsidRPr="00127AFB">
            <w:rPr>
              <w:rFonts w:cs="Arial"/>
              <w:highlight w:val="yellow"/>
            </w:rPr>
            <w:t>[_____] doplnit</w:t>
          </w:r>
        </w:sdtContent>
      </w:sdt>
    </w:p>
    <w:p w14:paraId="14A96566" w14:textId="77777777" w:rsidR="005E73B1" w:rsidRPr="00127AFB" w:rsidRDefault="005E73B1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A3AB95" w14:textId="77777777" w:rsidR="00F73953" w:rsidRPr="00127AFB" w:rsidRDefault="00F73953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FA4F71" w14:textId="77777777" w:rsidR="00992168" w:rsidRPr="00127AFB" w:rsidRDefault="00992168" w:rsidP="0099216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C67380" w14:textId="77777777" w:rsidR="00F358B2" w:rsidRPr="00127AFB" w:rsidRDefault="00F358B2" w:rsidP="00F358B2">
      <w:pPr>
        <w:jc w:val="both"/>
        <w:rPr>
          <w:rFonts w:ascii="Arial" w:hAnsi="Arial" w:cs="Arial"/>
          <w:sz w:val="20"/>
          <w:szCs w:val="20"/>
        </w:rPr>
      </w:pPr>
      <w:r w:rsidRPr="00127AF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0F49B9FD" w14:textId="77777777" w:rsidR="00F358B2" w:rsidRPr="00127AFB" w:rsidRDefault="00635DE5" w:rsidP="00F358B2">
      <w:pPr>
        <w:pStyle w:val="Zkladntext"/>
        <w:spacing w:line="276" w:lineRule="auto"/>
        <w:rPr>
          <w:rFonts w:cs="Arial"/>
          <w:highlight w:val="yellow"/>
        </w:rPr>
      </w:pPr>
      <w:sdt>
        <w:sdtPr>
          <w:rPr>
            <w:rFonts w:cs="Arial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127AFB">
            <w:rPr>
              <w:rFonts w:cs="Arial"/>
              <w:highlight w:val="yellow"/>
            </w:rPr>
            <w:t>[_____] doplnit titul, jméno, příjmení</w:t>
          </w:r>
        </w:sdtContent>
      </w:sdt>
    </w:p>
    <w:p w14:paraId="1A70D323" w14:textId="77777777" w:rsidR="00165825" w:rsidRPr="00127AFB" w:rsidRDefault="00635DE5" w:rsidP="002C03D6">
      <w:pPr>
        <w:pStyle w:val="Zkladntext"/>
        <w:spacing w:line="276" w:lineRule="auto"/>
        <w:rPr>
          <w:rFonts w:cs="Arial"/>
        </w:rPr>
      </w:pPr>
      <w:sdt>
        <w:sdtPr>
          <w:rPr>
            <w:rFonts w:cs="Arial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127AFB">
            <w:rPr>
              <w:rFonts w:cs="Arial"/>
              <w:highlight w:val="yellow"/>
            </w:rPr>
            <w:t>[_____] doplnit funkci osoby oprávněné jednat za dodavatele</w:t>
          </w:r>
        </w:sdtContent>
      </w:sdt>
    </w:p>
    <w:p w14:paraId="7560B057" w14:textId="50955692" w:rsidR="00165825" w:rsidRDefault="00165825">
      <w:pPr>
        <w:spacing w:after="160" w:line="259" w:lineRule="auto"/>
        <w:rPr>
          <w:rFonts w:ascii="Arial" w:hAnsi="Arial" w:cs="Arial"/>
          <w:sz w:val="22"/>
          <w:szCs w:val="22"/>
        </w:rPr>
      </w:pPr>
    </w:p>
    <w:sectPr w:rsidR="00165825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C42F" w14:textId="77777777" w:rsidR="00EF245D" w:rsidRDefault="00EF245D" w:rsidP="006A4F4C">
      <w:r>
        <w:separator/>
      </w:r>
    </w:p>
  </w:endnote>
  <w:endnote w:type="continuationSeparator" w:id="0">
    <w:p w14:paraId="36A59267" w14:textId="77777777" w:rsidR="00EF245D" w:rsidRDefault="00EF245D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0169C1A0" w14:textId="411136AC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189BBCC2" w14:textId="0B866DE6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E329DDB" w14:textId="23CF76F3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F35D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540F" w14:textId="77777777" w:rsidR="00EF245D" w:rsidRDefault="00EF245D" w:rsidP="006A4F4C">
      <w:r>
        <w:separator/>
      </w:r>
    </w:p>
  </w:footnote>
  <w:footnote w:type="continuationSeparator" w:id="0">
    <w:p w14:paraId="60AD6F06" w14:textId="77777777" w:rsidR="00EF245D" w:rsidRDefault="00EF245D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ED4CA" w14:textId="77777777" w:rsidR="005E73B1" w:rsidRDefault="005E73B1" w:rsidP="00920082">
    <w:pPr>
      <w:pStyle w:val="Zhlav"/>
      <w:jc w:val="center"/>
    </w:pPr>
  </w:p>
  <w:p w14:paraId="0EB5F8BE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367617"/>
    <w:multiLevelType w:val="hybridMultilevel"/>
    <w:tmpl w:val="215E659A"/>
    <w:lvl w:ilvl="0" w:tplc="0A5243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54D8"/>
    <w:multiLevelType w:val="hybridMultilevel"/>
    <w:tmpl w:val="3EEA2586"/>
    <w:lvl w:ilvl="0" w:tplc="74FC8136">
      <w:start w:val="5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4511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753785">
    <w:abstractNumId w:val="19"/>
  </w:num>
  <w:num w:numId="3" w16cid:durableId="1413088197">
    <w:abstractNumId w:val="21"/>
  </w:num>
  <w:num w:numId="4" w16cid:durableId="2126340338">
    <w:abstractNumId w:val="12"/>
  </w:num>
  <w:num w:numId="5" w16cid:durableId="1707441428">
    <w:abstractNumId w:val="4"/>
  </w:num>
  <w:num w:numId="6" w16cid:durableId="1322927462">
    <w:abstractNumId w:val="19"/>
  </w:num>
  <w:num w:numId="7" w16cid:durableId="37243377">
    <w:abstractNumId w:val="16"/>
  </w:num>
  <w:num w:numId="8" w16cid:durableId="180316422">
    <w:abstractNumId w:val="25"/>
  </w:num>
  <w:num w:numId="9" w16cid:durableId="50734451">
    <w:abstractNumId w:val="20"/>
  </w:num>
  <w:num w:numId="10" w16cid:durableId="11317037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849472">
    <w:abstractNumId w:val="25"/>
  </w:num>
  <w:num w:numId="12" w16cid:durableId="1445272500">
    <w:abstractNumId w:val="23"/>
  </w:num>
  <w:num w:numId="13" w16cid:durableId="1768697113">
    <w:abstractNumId w:val="13"/>
  </w:num>
  <w:num w:numId="14" w16cid:durableId="430707077">
    <w:abstractNumId w:val="25"/>
  </w:num>
  <w:num w:numId="15" w16cid:durableId="1986658597">
    <w:abstractNumId w:val="15"/>
  </w:num>
  <w:num w:numId="16" w16cid:durableId="91829224">
    <w:abstractNumId w:val="2"/>
  </w:num>
  <w:num w:numId="17" w16cid:durableId="1974478055">
    <w:abstractNumId w:val="14"/>
  </w:num>
  <w:num w:numId="18" w16cid:durableId="143937330">
    <w:abstractNumId w:val="18"/>
  </w:num>
  <w:num w:numId="19" w16cid:durableId="653223757">
    <w:abstractNumId w:val="25"/>
  </w:num>
  <w:num w:numId="20" w16cid:durableId="758789078">
    <w:abstractNumId w:val="17"/>
  </w:num>
  <w:num w:numId="21" w16cid:durableId="1338969116">
    <w:abstractNumId w:val="8"/>
  </w:num>
  <w:num w:numId="22" w16cid:durableId="1768575328">
    <w:abstractNumId w:val="11"/>
  </w:num>
  <w:num w:numId="23" w16cid:durableId="1500266371">
    <w:abstractNumId w:val="5"/>
  </w:num>
  <w:num w:numId="24" w16cid:durableId="337974050">
    <w:abstractNumId w:val="3"/>
  </w:num>
  <w:num w:numId="25" w16cid:durableId="1807428884">
    <w:abstractNumId w:val="27"/>
  </w:num>
  <w:num w:numId="26" w16cid:durableId="1158036763">
    <w:abstractNumId w:val="9"/>
  </w:num>
  <w:num w:numId="27" w16cid:durableId="1201671390">
    <w:abstractNumId w:val="10"/>
  </w:num>
  <w:num w:numId="28" w16cid:durableId="1178957249">
    <w:abstractNumId w:val="22"/>
  </w:num>
  <w:num w:numId="29" w16cid:durableId="223757757">
    <w:abstractNumId w:val="1"/>
  </w:num>
  <w:num w:numId="30" w16cid:durableId="405301179">
    <w:abstractNumId w:val="25"/>
  </w:num>
  <w:num w:numId="31" w16cid:durableId="793911084">
    <w:abstractNumId w:val="26"/>
  </w:num>
  <w:num w:numId="32" w16cid:durableId="1954170572">
    <w:abstractNumId w:val="18"/>
  </w:num>
  <w:num w:numId="33" w16cid:durableId="415514238">
    <w:abstractNumId w:val="0"/>
  </w:num>
  <w:num w:numId="34" w16cid:durableId="1468471094">
    <w:abstractNumId w:val="7"/>
  </w:num>
  <w:num w:numId="35" w16cid:durableId="254171108">
    <w:abstractNumId w:val="6"/>
  </w:num>
  <w:num w:numId="36" w16cid:durableId="29884486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límová Terezie">
    <w15:presenceInfo w15:providerId="AD" w15:userId="S-1-5-21-1547814083-1834688084-2493830544-4831"/>
  </w15:person>
  <w15:person w15:author="Martin">
    <w15:presenceInfo w15:providerId="Windows Live" w15:userId="fac44940a1b0ae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27AFB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372E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63092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1CF8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0649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3CB9"/>
    <w:rsid w:val="00634FF8"/>
    <w:rsid w:val="00635DE5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4E6"/>
    <w:rsid w:val="007E45C9"/>
    <w:rsid w:val="007E4D0C"/>
    <w:rsid w:val="007E5F40"/>
    <w:rsid w:val="007E6153"/>
    <w:rsid w:val="007E7084"/>
    <w:rsid w:val="007E7BD4"/>
    <w:rsid w:val="007F137E"/>
    <w:rsid w:val="007F2779"/>
    <w:rsid w:val="007F291C"/>
    <w:rsid w:val="007F35D5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AB9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2A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E68B5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17F47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45D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20C4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1">
    <w:name w:val="Text1"/>
    <w:basedOn w:val="Bezmezer"/>
    <w:qFormat/>
    <w:rsid w:val="00127AFB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styleId="Bezmezer">
    <w:name w:val="No Spacing"/>
    <w:uiPriority w:val="1"/>
    <w:qFormat/>
    <w:rsid w:val="00127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F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BA38C68F0BF439982B6F41146B6C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D70C7-16F5-478E-A354-C150760A2FD7}"/>
      </w:docPartPr>
      <w:docPartBody>
        <w:p w:rsidR="005D2590" w:rsidRDefault="00B874AD" w:rsidP="00B874AD">
          <w:pPr>
            <w:pStyle w:val="4BA38C68F0BF439982B6F41146B6C4E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7B5B766D7F3430886C30CBC2A73E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DEACE9-18D2-4217-AB38-BEB9D31BE07E}"/>
      </w:docPartPr>
      <w:docPartBody>
        <w:p w:rsidR="005D2590" w:rsidRDefault="00B874AD" w:rsidP="00B874AD">
          <w:pPr>
            <w:pStyle w:val="B7B5B766D7F3430886C30CBC2A73E3E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D78D28B43BD482993F0E3CBA92455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82D9B-3CA0-464E-9139-296C55A1D907}"/>
      </w:docPartPr>
      <w:docPartBody>
        <w:p w:rsidR="005D2590" w:rsidRDefault="00B874AD" w:rsidP="00B874AD">
          <w:pPr>
            <w:pStyle w:val="FD78D28B43BD482993F0E3CBA924558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B3FD26E8E942ACA740A88F3FCA66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C61710-A345-4808-8EF2-55BD69BA57BD}"/>
      </w:docPartPr>
      <w:docPartBody>
        <w:p w:rsidR="005D2590" w:rsidRDefault="00B874AD" w:rsidP="00B874AD">
          <w:pPr>
            <w:pStyle w:val="53B3FD26E8E942ACA740A88F3FCA66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80B6C370231408C81675C17D0932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D92A8-B3FB-4583-ADAB-B0A5557DB59C}"/>
      </w:docPartPr>
      <w:docPartBody>
        <w:p w:rsidR="005D2590" w:rsidRDefault="00B874AD" w:rsidP="00B874AD">
          <w:pPr>
            <w:pStyle w:val="480B6C370231408C81675C17D0932F4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12E6CDE2CAC4C6F916AA5040FE79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36CD6-D968-4608-831D-D0A1D68B49CD}"/>
      </w:docPartPr>
      <w:docPartBody>
        <w:p w:rsidR="005D2590" w:rsidRDefault="00B874AD" w:rsidP="00B874AD">
          <w:pPr>
            <w:pStyle w:val="012E6CDE2CAC4C6F916AA5040FE7980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9BAB56438A472393EF12EC63DD66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A83E5-2DC8-4083-B78A-6C1289DFFE3F}"/>
      </w:docPartPr>
      <w:docPartBody>
        <w:p w:rsidR="005D2590" w:rsidRDefault="00B874AD" w:rsidP="00B874AD">
          <w:pPr>
            <w:pStyle w:val="869BAB56438A472393EF12EC63DD661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E290FF726D4DCFB12908262DE1D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97E3-A6D0-460B-AF27-1706EDCBA44D}"/>
      </w:docPartPr>
      <w:docPartBody>
        <w:p w:rsidR="005D2590" w:rsidRDefault="00B874AD" w:rsidP="00B874AD">
          <w:pPr>
            <w:pStyle w:val="DEE290FF726D4DCFB12908262DE1D0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F474B2F8B4A4D0A8A490B4C00D9A5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57B91-D2F0-425C-9A97-096962E4AF95}"/>
      </w:docPartPr>
      <w:docPartBody>
        <w:p w:rsidR="005D2590" w:rsidRDefault="00B874AD" w:rsidP="00B874AD">
          <w:pPr>
            <w:pStyle w:val="DF474B2F8B4A4D0A8A490B4C00D9A5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54324CA2384C7CA930316110153F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E5ABF-1192-4177-BF1B-040DD719B4B4}"/>
      </w:docPartPr>
      <w:docPartBody>
        <w:p w:rsidR="005D2590" w:rsidRDefault="00B874AD" w:rsidP="00B874AD">
          <w:pPr>
            <w:pStyle w:val="C754324CA2384C7CA930316110153F4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7FFD696A53540DBB39C35BA47E8E3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DDB4A-6EEC-426F-B607-33C858166091}"/>
      </w:docPartPr>
      <w:docPartBody>
        <w:p w:rsidR="005D2590" w:rsidRDefault="00B874AD" w:rsidP="00B874AD">
          <w:pPr>
            <w:pStyle w:val="27FFD696A53540DBB39C35BA47E8E34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330669535DE44338407B84B3DD620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F47542-1E9C-4DFE-B25C-9EE0D1A40CFA}"/>
      </w:docPartPr>
      <w:docPartBody>
        <w:p w:rsidR="005D2590" w:rsidRDefault="00B874AD" w:rsidP="00B874AD">
          <w:pPr>
            <w:pStyle w:val="2330669535DE44338407B84B3DD6208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BE5615B42724CEF814CF561C650D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E3F920-73B5-49A1-9350-6A5125C1E1F8}"/>
      </w:docPartPr>
      <w:docPartBody>
        <w:p w:rsidR="005D2590" w:rsidRDefault="00B874AD" w:rsidP="00B874AD">
          <w:pPr>
            <w:pStyle w:val="8BE5615B42724CEF814CF561C650DB5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0174DE2C004FB99AE1C722FED738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55F66-4CD2-496B-AC10-983A98204E70}"/>
      </w:docPartPr>
      <w:docPartBody>
        <w:p w:rsidR="005D2590" w:rsidRDefault="00B874AD" w:rsidP="00B874AD">
          <w:pPr>
            <w:pStyle w:val="3E0174DE2C004FB99AE1C722FED7387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3DB159DCBB4E42BD8377951EBCB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5CB761-224F-4478-AC8E-6874B7CA77F7}"/>
      </w:docPartPr>
      <w:docPartBody>
        <w:p w:rsidR="005D2590" w:rsidRDefault="00B874AD" w:rsidP="00B874AD">
          <w:pPr>
            <w:pStyle w:val="D83DB159DCBB4E42BD8377951EBCB73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A4DCF5F92545C2B10EDBC98FD71C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DF006-3D4E-4522-91E0-46C39C0DAF36}"/>
      </w:docPartPr>
      <w:docPartBody>
        <w:p w:rsidR="005D2590" w:rsidRDefault="00B874AD" w:rsidP="00B874AD">
          <w:pPr>
            <w:pStyle w:val="56A4DCF5F92545C2B10EDBC98FD71C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C7B7B4271E14AF39D6E66A67F5E4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641E9-F522-4888-813D-BD85F32A6BE8}"/>
      </w:docPartPr>
      <w:docPartBody>
        <w:p w:rsidR="005D2590" w:rsidRDefault="00B874AD" w:rsidP="00B874AD">
          <w:pPr>
            <w:pStyle w:val="EC7B7B4271E14AF39D6E66A67F5E491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F1DF94873754C5F9C372070A6AF04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823A7-B5FE-4EA7-9314-DBFFBDD6E1BB}"/>
      </w:docPartPr>
      <w:docPartBody>
        <w:p w:rsidR="005D2590" w:rsidRDefault="00B874AD" w:rsidP="00B874AD">
          <w:pPr>
            <w:pStyle w:val="EF1DF94873754C5F9C372070A6AF0490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D2590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B874AD"/>
    <w:rsid w:val="00C02913"/>
    <w:rsid w:val="00C274D1"/>
    <w:rsid w:val="00CC01D3"/>
    <w:rsid w:val="00D37C06"/>
    <w:rsid w:val="00D84BD8"/>
    <w:rsid w:val="00EE3AA3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74AD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4BA38C68F0BF439982B6F41146B6C4EA">
    <w:name w:val="4BA38C68F0BF439982B6F41146B6C4EA"/>
    <w:rsid w:val="00B874AD"/>
    <w:rPr>
      <w:kern w:val="2"/>
      <w14:ligatures w14:val="standardContextual"/>
    </w:rPr>
  </w:style>
  <w:style w:type="paragraph" w:customStyle="1" w:styleId="B7B5B766D7F3430886C30CBC2A73E3EC">
    <w:name w:val="B7B5B766D7F3430886C30CBC2A73E3EC"/>
    <w:rsid w:val="00B874AD"/>
    <w:rPr>
      <w:kern w:val="2"/>
      <w14:ligatures w14:val="standardContextual"/>
    </w:rPr>
  </w:style>
  <w:style w:type="paragraph" w:customStyle="1" w:styleId="FD78D28B43BD482993F0E3CBA9245581">
    <w:name w:val="FD78D28B43BD482993F0E3CBA9245581"/>
    <w:rsid w:val="00B874AD"/>
    <w:rPr>
      <w:kern w:val="2"/>
      <w14:ligatures w14:val="standardContextual"/>
    </w:rPr>
  </w:style>
  <w:style w:type="paragraph" w:customStyle="1" w:styleId="53B3FD26E8E942ACA740A88F3FCA66C7">
    <w:name w:val="53B3FD26E8E942ACA740A88F3FCA66C7"/>
    <w:rsid w:val="00B874AD"/>
    <w:rPr>
      <w:kern w:val="2"/>
      <w14:ligatures w14:val="standardContextual"/>
    </w:rPr>
  </w:style>
  <w:style w:type="paragraph" w:customStyle="1" w:styleId="480B6C370231408C81675C17D0932F4C">
    <w:name w:val="480B6C370231408C81675C17D0932F4C"/>
    <w:rsid w:val="00B874AD"/>
    <w:rPr>
      <w:kern w:val="2"/>
      <w14:ligatures w14:val="standardContextual"/>
    </w:rPr>
  </w:style>
  <w:style w:type="paragraph" w:customStyle="1" w:styleId="012E6CDE2CAC4C6F916AA5040FE79804">
    <w:name w:val="012E6CDE2CAC4C6F916AA5040FE79804"/>
    <w:rsid w:val="00B874AD"/>
    <w:rPr>
      <w:kern w:val="2"/>
      <w14:ligatures w14:val="standardContextual"/>
    </w:rPr>
  </w:style>
  <w:style w:type="paragraph" w:customStyle="1" w:styleId="869BAB56438A472393EF12EC63DD6610">
    <w:name w:val="869BAB56438A472393EF12EC63DD6610"/>
    <w:rsid w:val="00B874AD"/>
    <w:rPr>
      <w:kern w:val="2"/>
      <w14:ligatures w14:val="standardContextual"/>
    </w:rPr>
  </w:style>
  <w:style w:type="paragraph" w:customStyle="1" w:styleId="DEE290FF726D4DCFB12908262DE1D0DF">
    <w:name w:val="DEE290FF726D4DCFB12908262DE1D0DF"/>
    <w:rsid w:val="00B874AD"/>
    <w:rPr>
      <w:kern w:val="2"/>
      <w14:ligatures w14:val="standardContextual"/>
    </w:rPr>
  </w:style>
  <w:style w:type="paragraph" w:customStyle="1" w:styleId="DF474B2F8B4A4D0A8A490B4C00D9A59E">
    <w:name w:val="DF474B2F8B4A4D0A8A490B4C00D9A59E"/>
    <w:rsid w:val="00B874AD"/>
    <w:rPr>
      <w:kern w:val="2"/>
      <w14:ligatures w14:val="standardContextual"/>
    </w:rPr>
  </w:style>
  <w:style w:type="paragraph" w:customStyle="1" w:styleId="C754324CA2384C7CA930316110153F48">
    <w:name w:val="C754324CA2384C7CA930316110153F48"/>
    <w:rsid w:val="00B874AD"/>
    <w:rPr>
      <w:kern w:val="2"/>
      <w14:ligatures w14:val="standardContextual"/>
    </w:rPr>
  </w:style>
  <w:style w:type="paragraph" w:customStyle="1" w:styleId="27FFD696A53540DBB39C35BA47E8E344">
    <w:name w:val="27FFD696A53540DBB39C35BA47E8E344"/>
    <w:rsid w:val="00B874AD"/>
    <w:rPr>
      <w:kern w:val="2"/>
      <w14:ligatures w14:val="standardContextual"/>
    </w:rPr>
  </w:style>
  <w:style w:type="paragraph" w:customStyle="1" w:styleId="2330669535DE44338407B84B3DD62085">
    <w:name w:val="2330669535DE44338407B84B3DD62085"/>
    <w:rsid w:val="00B874AD"/>
    <w:rPr>
      <w:kern w:val="2"/>
      <w14:ligatures w14:val="standardContextual"/>
    </w:rPr>
  </w:style>
  <w:style w:type="paragraph" w:customStyle="1" w:styleId="7C1B78BA79E9459699AAA66A9A594DB8">
    <w:name w:val="7C1B78BA79E9459699AAA66A9A594DB8"/>
    <w:rsid w:val="00B874AD"/>
    <w:rPr>
      <w:kern w:val="2"/>
      <w14:ligatures w14:val="standardContextual"/>
    </w:rPr>
  </w:style>
  <w:style w:type="paragraph" w:customStyle="1" w:styleId="A3A7C680B1A5446D90D9F81D574B5892">
    <w:name w:val="A3A7C680B1A5446D90D9F81D574B5892"/>
    <w:rsid w:val="00B874AD"/>
    <w:rPr>
      <w:kern w:val="2"/>
      <w14:ligatures w14:val="standardContextual"/>
    </w:rPr>
  </w:style>
  <w:style w:type="paragraph" w:customStyle="1" w:styleId="8BE5615B42724CEF814CF561C650DB5D">
    <w:name w:val="8BE5615B42724CEF814CF561C650DB5D"/>
    <w:rsid w:val="00B874AD"/>
    <w:rPr>
      <w:kern w:val="2"/>
      <w14:ligatures w14:val="standardContextual"/>
    </w:rPr>
  </w:style>
  <w:style w:type="paragraph" w:customStyle="1" w:styleId="3E0174DE2C004FB99AE1C722FED73873">
    <w:name w:val="3E0174DE2C004FB99AE1C722FED73873"/>
    <w:rsid w:val="00B874AD"/>
    <w:rPr>
      <w:kern w:val="2"/>
      <w14:ligatures w14:val="standardContextual"/>
    </w:rPr>
  </w:style>
  <w:style w:type="paragraph" w:customStyle="1" w:styleId="D83DB159DCBB4E42BD8377951EBCB730">
    <w:name w:val="D83DB159DCBB4E42BD8377951EBCB730"/>
    <w:rsid w:val="00B874AD"/>
    <w:rPr>
      <w:kern w:val="2"/>
      <w14:ligatures w14:val="standardContextual"/>
    </w:rPr>
  </w:style>
  <w:style w:type="paragraph" w:customStyle="1" w:styleId="56A4DCF5F92545C2B10EDBC98FD71C05">
    <w:name w:val="56A4DCF5F92545C2B10EDBC98FD71C05"/>
    <w:rsid w:val="00B874AD"/>
    <w:rPr>
      <w:kern w:val="2"/>
      <w14:ligatures w14:val="standardContextual"/>
    </w:rPr>
  </w:style>
  <w:style w:type="paragraph" w:customStyle="1" w:styleId="EC7B7B4271E14AF39D6E66A67F5E491F">
    <w:name w:val="EC7B7B4271E14AF39D6E66A67F5E491F"/>
    <w:rsid w:val="00B874AD"/>
    <w:rPr>
      <w:kern w:val="2"/>
      <w14:ligatures w14:val="standardContextual"/>
    </w:rPr>
  </w:style>
  <w:style w:type="paragraph" w:customStyle="1" w:styleId="EF1DF94873754C5F9C372070A6AF0490">
    <w:name w:val="EF1DF94873754C5F9C372070A6AF0490"/>
    <w:rsid w:val="00B874A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F478-E5AE-44AD-AB31-EE4BE344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Martin</cp:lastModifiedBy>
  <cp:revision>8</cp:revision>
  <dcterms:created xsi:type="dcterms:W3CDTF">2023-06-26T11:08:00Z</dcterms:created>
  <dcterms:modified xsi:type="dcterms:W3CDTF">2023-07-11T06:05:00Z</dcterms:modified>
</cp:coreProperties>
</file>